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8ADB3" w14:textId="77777777" w:rsidR="00104130" w:rsidRDefault="00104130" w:rsidP="00957385">
      <w:pPr>
        <w:spacing w:after="0" w:line="240" w:lineRule="auto"/>
        <w:jc w:val="center"/>
        <w:rPr>
          <w:rFonts w:ascii="Times" w:hAnsi="Times"/>
          <w:b/>
        </w:rPr>
      </w:pPr>
      <w:r>
        <w:rPr>
          <w:rFonts w:ascii="Times" w:hAnsi="Times"/>
          <w:b/>
        </w:rPr>
        <w:t xml:space="preserve">DICHIARAZIONE SOSTITUTIVA </w:t>
      </w:r>
    </w:p>
    <w:p w14:paraId="0CBDDD13" w14:textId="77777777" w:rsidR="00104130" w:rsidRDefault="00104130" w:rsidP="00957385">
      <w:pPr>
        <w:spacing w:after="0" w:line="240" w:lineRule="auto"/>
        <w:jc w:val="center"/>
        <w:rPr>
          <w:rFonts w:ascii="Times" w:hAnsi="Times"/>
          <w:b/>
        </w:rPr>
      </w:pPr>
    </w:p>
    <w:p w14:paraId="085E44CC" w14:textId="52D4DD09" w:rsidR="00957385" w:rsidRPr="00B36526" w:rsidRDefault="009B4BE2" w:rsidP="00104130">
      <w:pPr>
        <w:spacing w:after="0" w:line="240" w:lineRule="auto"/>
        <w:jc w:val="center"/>
        <w:rPr>
          <w:rFonts w:ascii="Times" w:hAnsi="Times"/>
          <w:b/>
        </w:rPr>
      </w:pPr>
      <w:ins w:id="0" w:author="Magda Ippolito" w:date="2025-09-22T12:14:00Z" w16du:dateUtc="2025-09-22T10:14:00Z">
        <w:r>
          <w:rPr>
            <w:rFonts w:ascii="Times" w:hAnsi="Times"/>
            <w:b/>
          </w:rPr>
          <w:t xml:space="preserve">OBBLIGHI DI </w:t>
        </w:r>
      </w:ins>
      <w:r w:rsidR="00957385" w:rsidRPr="00B36526">
        <w:rPr>
          <w:rFonts w:ascii="Times" w:hAnsi="Times"/>
          <w:b/>
        </w:rPr>
        <w:t>TRACCIABILIT</w:t>
      </w:r>
      <w:ins w:id="1" w:author="Magda Ippolito" w:date="2025-09-22T12:14:00Z" w16du:dateUtc="2025-09-22T10:14:00Z">
        <w:r>
          <w:rPr>
            <w:rFonts w:ascii="Times" w:hAnsi="Times"/>
            <w:b/>
          </w:rPr>
          <w:t xml:space="preserve">À </w:t>
        </w:r>
      </w:ins>
      <w:del w:id="2" w:author="Magda Ippolito" w:date="2025-09-22T12:14:00Z" w16du:dateUtc="2025-09-22T10:14:00Z">
        <w:r w:rsidR="00957385" w:rsidRPr="00B36526" w:rsidDel="009B4BE2">
          <w:rPr>
            <w:rFonts w:ascii="Times" w:hAnsi="Times"/>
            <w:b/>
          </w:rPr>
          <w:delText>A’</w:delText>
        </w:r>
      </w:del>
      <w:r w:rsidR="00957385" w:rsidRPr="00B36526">
        <w:rPr>
          <w:rFonts w:ascii="Times" w:hAnsi="Times"/>
          <w:b/>
        </w:rPr>
        <w:t xml:space="preserve"> FLUSSI FINANZIARI</w:t>
      </w:r>
      <w:r w:rsidR="00104130">
        <w:rPr>
          <w:rFonts w:ascii="Times" w:hAnsi="Times"/>
          <w:b/>
        </w:rPr>
        <w:t xml:space="preserve"> </w:t>
      </w:r>
      <w:r w:rsidR="00957385" w:rsidRPr="00B36526">
        <w:rPr>
          <w:rFonts w:ascii="Times" w:hAnsi="Times"/>
          <w:b/>
        </w:rPr>
        <w:t>AI SENSI DELL</w:t>
      </w:r>
      <w:del w:id="3" w:author="Magda Ippolito" w:date="2025-09-22T12:15:00Z" w16du:dateUtc="2025-09-22T10:15:00Z">
        <w:r w:rsidR="00957385" w:rsidRPr="00B36526" w:rsidDel="000A0C8D">
          <w:rPr>
            <w:rFonts w:ascii="Times" w:hAnsi="Times"/>
            <w:b/>
          </w:rPr>
          <w:delText>A</w:delText>
        </w:r>
      </w:del>
      <w:ins w:id="4" w:author="Magda Ippolito" w:date="2025-09-22T12:15:00Z" w16du:dateUtc="2025-09-22T10:15:00Z">
        <w:r w:rsidR="000A0C8D">
          <w:rPr>
            <w:rFonts w:ascii="Times" w:hAnsi="Times"/>
            <w:b/>
          </w:rPr>
          <w:t>’ART. 3</w:t>
        </w:r>
      </w:ins>
      <w:r w:rsidR="00957385" w:rsidRPr="00B36526">
        <w:rPr>
          <w:rFonts w:ascii="Times" w:hAnsi="Times"/>
          <w:b/>
        </w:rPr>
        <w:t xml:space="preserve"> L</w:t>
      </w:r>
      <w:del w:id="5" w:author="Magda Ippolito" w:date="2025-09-22T12:15:00Z" w16du:dateUtc="2025-09-22T10:15:00Z">
        <w:r w:rsidR="00957385" w:rsidRPr="00B36526" w:rsidDel="000A0C8D">
          <w:rPr>
            <w:rFonts w:ascii="Times" w:hAnsi="Times"/>
            <w:b/>
          </w:rPr>
          <w:delText>EGGE</w:delText>
        </w:r>
      </w:del>
      <w:ins w:id="6" w:author="Magda Ippolito" w:date="2025-09-22T12:15:00Z" w16du:dateUtc="2025-09-22T10:15:00Z">
        <w:r w:rsidR="000A0C8D">
          <w:rPr>
            <w:rFonts w:ascii="Times" w:hAnsi="Times"/>
            <w:b/>
          </w:rPr>
          <w:t>. n.</w:t>
        </w:r>
      </w:ins>
      <w:r w:rsidR="00957385" w:rsidRPr="00B36526">
        <w:rPr>
          <w:rFonts w:ascii="Times" w:hAnsi="Times"/>
          <w:b/>
        </w:rPr>
        <w:t xml:space="preserve"> 136/2010 </w:t>
      </w:r>
    </w:p>
    <w:p w14:paraId="2382013B" w14:textId="77777777" w:rsidR="00957385" w:rsidRPr="00B36526" w:rsidRDefault="00957385" w:rsidP="00957385">
      <w:pPr>
        <w:spacing w:after="0" w:line="240" w:lineRule="auto"/>
        <w:jc w:val="both"/>
        <w:rPr>
          <w:rFonts w:ascii="Times" w:hAnsi="Times"/>
        </w:rPr>
      </w:pPr>
    </w:p>
    <w:p w14:paraId="41A08058" w14:textId="77777777" w:rsidR="00957385" w:rsidRPr="008C5BAC" w:rsidRDefault="00957385" w:rsidP="00957385">
      <w:pPr>
        <w:tabs>
          <w:tab w:val="left" w:pos="10915"/>
        </w:tabs>
        <w:spacing w:after="0" w:line="240" w:lineRule="auto"/>
        <w:ind w:left="1134" w:hanging="1134"/>
        <w:jc w:val="both"/>
        <w:rPr>
          <w:rFonts w:ascii="Times" w:hAnsi="Times" w:cs="Arial"/>
          <w:sz w:val="24"/>
          <w:szCs w:val="24"/>
        </w:rPr>
      </w:pPr>
    </w:p>
    <w:tbl>
      <w:tblPr>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0"/>
        <w:gridCol w:w="4801"/>
      </w:tblGrid>
      <w:tr w:rsidR="00957385" w:rsidRPr="00BC6AA0" w14:paraId="4F52D6E4" w14:textId="77777777" w:rsidTr="00337A86">
        <w:trPr>
          <w:trHeight w:val="568"/>
        </w:trPr>
        <w:tc>
          <w:tcPr>
            <w:tcW w:w="9631" w:type="dxa"/>
            <w:gridSpan w:val="2"/>
          </w:tcPr>
          <w:p w14:paraId="23D8CD90" w14:textId="0C1BD0A5" w:rsidR="00957385" w:rsidRPr="00957385" w:rsidRDefault="00957385" w:rsidP="00957385">
            <w:pPr>
              <w:pStyle w:val="Paragrafoelenco"/>
              <w:ind w:left="1134" w:hanging="1134"/>
              <w:jc w:val="both"/>
              <w:rPr>
                <w:b/>
                <w:bCs/>
              </w:rPr>
            </w:pPr>
            <w:r>
              <w:rPr>
                <w:b/>
                <w:bCs/>
              </w:rPr>
              <w:t xml:space="preserve">Oggetto:  </w:t>
            </w:r>
          </w:p>
        </w:tc>
      </w:tr>
      <w:tr w:rsidR="00957385" w:rsidRPr="00BC6AA0" w14:paraId="34D73B5D" w14:textId="77777777" w:rsidTr="00337A86">
        <w:trPr>
          <w:trHeight w:val="1053"/>
        </w:trPr>
        <w:tc>
          <w:tcPr>
            <w:tcW w:w="9631" w:type="dxa"/>
            <w:gridSpan w:val="2"/>
            <w:vAlign w:val="center"/>
          </w:tcPr>
          <w:p w14:paraId="11FD1339" w14:textId="7A0E87B9" w:rsidR="00957385" w:rsidRPr="00BC6AA0" w:rsidRDefault="00957385" w:rsidP="00957385">
            <w:pPr>
              <w:pStyle w:val="TableParagraph"/>
              <w:spacing w:line="259" w:lineRule="auto"/>
              <w:ind w:left="110" w:right="99"/>
              <w:jc w:val="both"/>
              <w:rPr>
                <w:rFonts w:ascii="Arial Narrow" w:hAnsi="Arial Narrow" w:cs="Calibri"/>
                <w:b/>
                <w:sz w:val="24"/>
                <w:szCs w:val="24"/>
              </w:rPr>
            </w:pPr>
            <w:r>
              <w:rPr>
                <w:bCs/>
              </w:rPr>
              <w:t>I</w:t>
            </w:r>
            <w:r w:rsidRPr="00CF0B1F">
              <w:rPr>
                <w:bCs/>
              </w:rPr>
              <w:t xml:space="preserve">ntervento denominato </w:t>
            </w:r>
            <w:r w:rsidRPr="009B00F4">
              <w:rPr>
                <w:bCs/>
              </w:rPr>
              <w:t>"</w:t>
            </w:r>
            <w:r w:rsidRPr="00B00574">
              <w:rPr>
                <w:bCs/>
                <w:color w:val="BFBFBF" w:themeColor="background1" w:themeShade="BF"/>
              </w:rPr>
              <w:t>Nome Intervento</w:t>
            </w:r>
            <w:r w:rsidRPr="009B00F4">
              <w:rPr>
                <w:bCs/>
              </w:rPr>
              <w:t xml:space="preserve">” </w:t>
            </w:r>
          </w:p>
        </w:tc>
      </w:tr>
      <w:tr w:rsidR="00957385" w:rsidRPr="00BC6AA0" w14:paraId="1D67698A" w14:textId="77777777" w:rsidTr="00337A86">
        <w:trPr>
          <w:trHeight w:val="475"/>
        </w:trPr>
        <w:tc>
          <w:tcPr>
            <w:tcW w:w="4830" w:type="dxa"/>
          </w:tcPr>
          <w:p w14:paraId="400D2777" w14:textId="59255E5E" w:rsidR="00957385" w:rsidRPr="00321C31" w:rsidRDefault="00957385" w:rsidP="00321C31">
            <w:pPr>
              <w:spacing w:after="0" w:line="240" w:lineRule="auto"/>
              <w:jc w:val="center"/>
              <w:rPr>
                <w:rFonts w:ascii="Times" w:hAnsi="Times"/>
                <w:b/>
                <w:rPrChange w:id="7" w:author="Magda Ippolito" w:date="2025-09-22T12:15:00Z" w16du:dateUtc="2025-09-22T10:15:00Z">
                  <w:rPr>
                    <w:rFonts w:ascii="Arial Narrow" w:hAnsi="Arial Narrow" w:cs="Calibri"/>
                    <w:b/>
                    <w:sz w:val="24"/>
                    <w:szCs w:val="24"/>
                  </w:rPr>
                </w:rPrChange>
              </w:rPr>
              <w:pPrChange w:id="8" w:author="Magda Ippolito" w:date="2025-09-22T12:15:00Z" w16du:dateUtc="2025-09-22T10:15:00Z">
                <w:pPr>
                  <w:pStyle w:val="TableParagraph"/>
                  <w:spacing w:before="68"/>
                  <w:ind w:left="1145"/>
                </w:pPr>
              </w:pPrChange>
            </w:pPr>
            <w:r w:rsidRPr="00321C31">
              <w:rPr>
                <w:rFonts w:ascii="Times" w:hAnsi="Times"/>
                <w:b/>
                <w:rPrChange w:id="9" w:author="Magda Ippolito" w:date="2025-09-22T12:15:00Z" w16du:dateUtc="2025-09-22T10:15:00Z">
                  <w:rPr>
                    <w:rFonts w:ascii="Arial Narrow" w:hAnsi="Arial Narrow" w:cs="Calibri"/>
                    <w:b/>
                    <w:sz w:val="24"/>
                    <w:szCs w:val="24"/>
                  </w:rPr>
                </w:rPrChange>
              </w:rPr>
              <w:t>CUP:</w:t>
            </w:r>
            <w:r w:rsidRPr="00321C31">
              <w:rPr>
                <w:rFonts w:ascii="Times" w:hAnsi="Times"/>
                <w:b/>
                <w:rPrChange w:id="10" w:author="Magda Ippolito" w:date="2025-09-22T12:15:00Z" w16du:dateUtc="2025-09-22T10:15:00Z">
                  <w:rPr>
                    <w:rFonts w:ascii="Arial Narrow" w:hAnsi="Arial Narrow" w:cs="Calibri"/>
                    <w:b/>
                    <w:bCs/>
                    <w:snapToGrid w:val="0"/>
                    <w:sz w:val="24"/>
                    <w:szCs w:val="24"/>
                  </w:rPr>
                </w:rPrChange>
              </w:rPr>
              <w:t xml:space="preserve"> </w:t>
            </w:r>
            <w:r w:rsidRPr="00321C31">
              <w:rPr>
                <w:rFonts w:ascii="Times" w:hAnsi="Times"/>
                <w:b/>
                <w:rPrChange w:id="11" w:author="Magda Ippolito" w:date="2025-09-22T12:15:00Z" w16du:dateUtc="2025-09-22T10:15:00Z">
                  <w:rPr>
                    <w:rFonts w:ascii="Arial Narrow" w:eastAsia="Calibri" w:hAnsi="Arial Narrow" w:cs="Calibri"/>
                    <w:b/>
                    <w:bCs/>
                    <w:snapToGrid w:val="0"/>
                    <w:sz w:val="24"/>
                    <w:szCs w:val="24"/>
                  </w:rPr>
                </w:rPrChange>
              </w:rPr>
              <w:t>____________</w:t>
            </w:r>
          </w:p>
        </w:tc>
        <w:tc>
          <w:tcPr>
            <w:tcW w:w="4801" w:type="dxa"/>
          </w:tcPr>
          <w:p w14:paraId="53AFE169" w14:textId="1DC61E8F" w:rsidR="00957385" w:rsidRPr="00321C31" w:rsidRDefault="00957385" w:rsidP="00321C31">
            <w:pPr>
              <w:spacing w:after="0" w:line="240" w:lineRule="auto"/>
              <w:jc w:val="center"/>
              <w:rPr>
                <w:rFonts w:ascii="Times" w:hAnsi="Times"/>
                <w:b/>
                <w:rPrChange w:id="12" w:author="Magda Ippolito" w:date="2025-09-22T12:15:00Z" w16du:dateUtc="2025-09-22T10:15:00Z">
                  <w:rPr>
                    <w:rFonts w:ascii="Arial Narrow" w:hAnsi="Arial Narrow" w:cs="Calibri"/>
                    <w:b/>
                    <w:sz w:val="24"/>
                    <w:szCs w:val="24"/>
                  </w:rPr>
                </w:rPrChange>
              </w:rPr>
              <w:pPrChange w:id="13" w:author="Magda Ippolito" w:date="2025-09-22T12:15:00Z" w16du:dateUtc="2025-09-22T10:15:00Z">
                <w:pPr>
                  <w:pStyle w:val="TableParagraph"/>
                  <w:spacing w:before="68"/>
                  <w:ind w:left="1145"/>
                </w:pPr>
              </w:pPrChange>
            </w:pPr>
            <w:r w:rsidRPr="00321C31">
              <w:rPr>
                <w:rFonts w:ascii="Times" w:hAnsi="Times"/>
                <w:b/>
                <w:rPrChange w:id="14" w:author="Magda Ippolito" w:date="2025-09-22T12:15:00Z" w16du:dateUtc="2025-09-22T10:15:00Z">
                  <w:rPr>
                    <w:rFonts w:ascii="Arial Narrow" w:hAnsi="Arial Narrow" w:cs="Calibri"/>
                    <w:b/>
                    <w:sz w:val="24"/>
                    <w:szCs w:val="24"/>
                  </w:rPr>
                </w:rPrChange>
              </w:rPr>
              <w:t>CIG:</w:t>
            </w:r>
            <w:r w:rsidRPr="00321C31">
              <w:rPr>
                <w:rFonts w:ascii="Times" w:hAnsi="Times"/>
                <w:b/>
                <w:rPrChange w:id="15" w:author="Magda Ippolito" w:date="2025-09-22T12:15:00Z" w16du:dateUtc="2025-09-22T10:15:00Z">
                  <w:rPr>
                    <w:rFonts w:ascii="Arial Narrow" w:eastAsia="Calibri" w:hAnsi="Arial Narrow" w:cs="Calibri"/>
                    <w:b/>
                    <w:bCs/>
                    <w:snapToGrid w:val="0"/>
                    <w:sz w:val="24"/>
                    <w:szCs w:val="24"/>
                  </w:rPr>
                </w:rPrChange>
              </w:rPr>
              <w:t xml:space="preserve"> ____________________</w:t>
            </w:r>
          </w:p>
        </w:tc>
      </w:tr>
    </w:tbl>
    <w:p w14:paraId="2348984B" w14:textId="77777777" w:rsidR="00957385" w:rsidRDefault="00957385" w:rsidP="00957385">
      <w:pPr>
        <w:tabs>
          <w:tab w:val="left" w:pos="10915"/>
        </w:tabs>
        <w:spacing w:after="0" w:line="240" w:lineRule="auto"/>
        <w:ind w:left="1134" w:hanging="1134"/>
        <w:jc w:val="both"/>
        <w:rPr>
          <w:rFonts w:ascii="Times" w:hAnsi="Times" w:cs="Arial"/>
          <w:sz w:val="20"/>
          <w:szCs w:val="20"/>
        </w:rPr>
      </w:pPr>
    </w:p>
    <w:p w14:paraId="330741D3" w14:textId="77777777" w:rsidR="00957385" w:rsidRPr="00071FD6" w:rsidRDefault="00957385" w:rsidP="00957385">
      <w:pPr>
        <w:tabs>
          <w:tab w:val="left" w:pos="10915"/>
        </w:tabs>
        <w:spacing w:after="0" w:line="240" w:lineRule="auto"/>
        <w:ind w:left="1134" w:hanging="1134"/>
        <w:jc w:val="both"/>
        <w:rPr>
          <w:rFonts w:ascii="Times" w:hAnsi="Times" w:cs="Arial"/>
          <w:sz w:val="24"/>
          <w:szCs w:val="24"/>
        </w:rPr>
      </w:pPr>
    </w:p>
    <w:p w14:paraId="18E4BC0E" w14:textId="691F29B0" w:rsidR="00534220" w:rsidRDefault="00957385" w:rsidP="00957385">
      <w:pPr>
        <w:tabs>
          <w:tab w:val="left" w:pos="10915"/>
        </w:tabs>
        <w:spacing w:after="0" w:line="360" w:lineRule="auto"/>
        <w:jc w:val="both"/>
        <w:rPr>
          <w:ins w:id="16" w:author="Magda Ippolito" w:date="2025-09-22T12:18:00Z" w16du:dateUtc="2025-09-22T10:18:00Z"/>
          <w:rFonts w:ascii="Times" w:hAnsi="Times" w:cs="Arial"/>
          <w:sz w:val="24"/>
          <w:szCs w:val="24"/>
        </w:rPr>
      </w:pPr>
      <w:r w:rsidRPr="00071FD6">
        <w:rPr>
          <w:rFonts w:ascii="Times" w:hAnsi="Times" w:cs="Arial"/>
          <w:sz w:val="24"/>
          <w:szCs w:val="24"/>
        </w:rPr>
        <w:t>Il Sottoscritto  ......................................... nato  il .............................. a ...................................  residente in ..............................  via ................................ codice fiscale ..................................................</w:t>
      </w:r>
      <w:ins w:id="17" w:author="Magda Ippolito" w:date="2025-09-22T12:16:00Z" w16du:dateUtc="2025-09-22T10:16:00Z">
        <w:r w:rsidR="004B0103">
          <w:rPr>
            <w:rFonts w:ascii="Times" w:hAnsi="Times" w:cs="Arial"/>
            <w:sz w:val="24"/>
            <w:szCs w:val="24"/>
          </w:rPr>
          <w:t xml:space="preserve"> in qualità di …</w:t>
        </w:r>
      </w:ins>
      <w:ins w:id="18" w:author="Magda Ippolito" w:date="2025-09-22T12:17:00Z" w16du:dateUtc="2025-09-22T10:17:00Z">
        <w:r w:rsidR="00A77C24">
          <w:rPr>
            <w:rFonts w:ascii="Times" w:hAnsi="Times" w:cs="Arial"/>
            <w:sz w:val="24"/>
            <w:szCs w:val="24"/>
          </w:rPr>
          <w:t>………</w:t>
        </w:r>
      </w:ins>
      <w:ins w:id="19" w:author="Magda Ippolito" w:date="2025-09-22T12:16:00Z" w16du:dateUtc="2025-09-22T10:16:00Z">
        <w:r w:rsidR="004B0103">
          <w:rPr>
            <w:rFonts w:ascii="Times" w:hAnsi="Times" w:cs="Arial"/>
            <w:sz w:val="24"/>
            <w:szCs w:val="24"/>
          </w:rPr>
          <w:t xml:space="preserve"> </w:t>
        </w:r>
        <w:r w:rsidR="00A77C24">
          <w:rPr>
            <w:rFonts w:ascii="Times" w:hAnsi="Times" w:cs="Arial"/>
            <w:sz w:val="24"/>
            <w:szCs w:val="24"/>
          </w:rPr>
          <w:t>della Società</w:t>
        </w:r>
      </w:ins>
      <w:ins w:id="20" w:author="Magda Ippolito" w:date="2025-09-22T12:17:00Z" w16du:dateUtc="2025-09-22T10:17:00Z">
        <w:r w:rsidR="00A77C24">
          <w:rPr>
            <w:rFonts w:ascii="Times" w:hAnsi="Times" w:cs="Arial"/>
            <w:sz w:val="24"/>
            <w:szCs w:val="24"/>
          </w:rPr>
          <w:t xml:space="preserve"> ……………….. con sede in ………… via …………. Codice fiscale ……</w:t>
        </w:r>
      </w:ins>
      <w:ins w:id="21" w:author="Magda Ippolito" w:date="2025-09-22T12:19:00Z" w16du:dateUtc="2025-09-22T10:19:00Z">
        <w:r w:rsidR="000475C6">
          <w:rPr>
            <w:rFonts w:ascii="Times" w:hAnsi="Times" w:cs="Arial"/>
            <w:sz w:val="24"/>
            <w:szCs w:val="24"/>
          </w:rPr>
          <w:t>……</w:t>
        </w:r>
      </w:ins>
      <w:ins w:id="22" w:author="Magda Ippolito" w:date="2025-09-22T12:17:00Z" w16du:dateUtc="2025-09-22T10:17:00Z">
        <w:r w:rsidR="00A77C24">
          <w:rPr>
            <w:rFonts w:ascii="Times" w:hAnsi="Times" w:cs="Arial"/>
            <w:sz w:val="24"/>
            <w:szCs w:val="24"/>
          </w:rPr>
          <w:t xml:space="preserve"> partita IVA ……</w:t>
        </w:r>
      </w:ins>
      <w:ins w:id="23" w:author="Magda Ippolito" w:date="2025-09-22T12:19:00Z" w16du:dateUtc="2025-09-22T10:19:00Z">
        <w:r w:rsidR="000475C6">
          <w:rPr>
            <w:rFonts w:ascii="Times" w:hAnsi="Times" w:cs="Arial"/>
            <w:sz w:val="24"/>
            <w:szCs w:val="24"/>
          </w:rPr>
          <w:t xml:space="preserve">………. </w:t>
        </w:r>
      </w:ins>
      <w:del w:id="24" w:author="Magda Ippolito" w:date="2025-09-22T12:19:00Z" w16du:dateUtc="2025-09-22T10:19:00Z">
        <w:r w:rsidR="00104130" w:rsidDel="000475C6">
          <w:rPr>
            <w:rFonts w:ascii="Times" w:hAnsi="Times" w:cs="Arial"/>
            <w:sz w:val="24"/>
            <w:szCs w:val="24"/>
          </w:rPr>
          <w:delText xml:space="preserve"> </w:delText>
        </w:r>
      </w:del>
    </w:p>
    <w:p w14:paraId="7CAFAC7F" w14:textId="06213D5A" w:rsidR="00957385" w:rsidRPr="00071FD6" w:rsidRDefault="00534220" w:rsidP="00957385">
      <w:pPr>
        <w:tabs>
          <w:tab w:val="left" w:pos="10915"/>
        </w:tabs>
        <w:spacing w:after="0" w:line="360" w:lineRule="auto"/>
        <w:jc w:val="both"/>
        <w:rPr>
          <w:rFonts w:ascii="Times" w:hAnsi="Times" w:cs="Arial"/>
          <w:sz w:val="24"/>
          <w:szCs w:val="24"/>
        </w:rPr>
      </w:pPr>
      <w:ins w:id="25" w:author="Magda Ippolito" w:date="2025-09-22T12:18:00Z" w16du:dateUtc="2025-09-22T10:18:00Z">
        <w:r>
          <w:rPr>
            <w:rFonts w:ascii="Times" w:hAnsi="Times" w:cs="Arial"/>
            <w:sz w:val="24"/>
            <w:szCs w:val="24"/>
          </w:rPr>
          <w:t>c</w:t>
        </w:r>
      </w:ins>
      <w:ins w:id="26" w:author="Magda Ippolito" w:date="2025-09-22T12:17:00Z" w16du:dateUtc="2025-09-22T10:17:00Z">
        <w:r>
          <w:rPr>
            <w:rFonts w:ascii="Times" w:hAnsi="Times" w:cs="Arial"/>
            <w:sz w:val="24"/>
            <w:szCs w:val="24"/>
          </w:rPr>
          <w:t xml:space="preserve">onsapevole delle sanzioni </w:t>
        </w:r>
      </w:ins>
      <w:ins w:id="27" w:author="Magda Ippolito" w:date="2025-09-22T12:18:00Z" w16du:dateUtc="2025-09-22T10:18:00Z">
        <w:r>
          <w:rPr>
            <w:rFonts w:ascii="Times" w:hAnsi="Times" w:cs="Arial"/>
            <w:sz w:val="24"/>
            <w:szCs w:val="24"/>
          </w:rPr>
          <w:t xml:space="preserve">penali previste dall’art. </w:t>
        </w:r>
        <w:r w:rsidR="000475C6">
          <w:rPr>
            <w:rFonts w:ascii="Times" w:hAnsi="Times" w:cs="Arial"/>
            <w:sz w:val="24"/>
            <w:szCs w:val="24"/>
          </w:rPr>
          <w:t xml:space="preserve">76 del d.P.R. n. 445/2000 per le ipotesi di falsità in atti e dichiarazioni mendaci </w:t>
        </w:r>
      </w:ins>
      <w:del w:id="28" w:author="Magda Ippolito" w:date="2025-09-22T12:18:00Z" w16du:dateUtc="2025-09-22T10:18:00Z">
        <w:r w:rsidR="00104130" w:rsidDel="000475C6">
          <w:rPr>
            <w:rFonts w:ascii="Times" w:hAnsi="Times" w:cs="Arial"/>
            <w:sz w:val="24"/>
            <w:szCs w:val="24"/>
          </w:rPr>
          <w:delText>ai sensi degli artt. 46 e 47 del decreto del Presidente della</w:delText>
        </w:r>
        <w:r w:rsidR="00647B2B" w:rsidDel="000475C6">
          <w:rPr>
            <w:rFonts w:ascii="Times" w:hAnsi="Times" w:cs="Arial"/>
            <w:sz w:val="24"/>
            <w:szCs w:val="24"/>
          </w:rPr>
          <w:delText xml:space="preserve"> Repubblica 28 dicembre 2000 </w:delText>
        </w:r>
        <w:r w:rsidR="00957385" w:rsidRPr="00071FD6" w:rsidDel="000475C6">
          <w:rPr>
            <w:rFonts w:ascii="Times" w:hAnsi="Times" w:cs="Arial"/>
            <w:sz w:val="24"/>
            <w:szCs w:val="24"/>
          </w:rPr>
          <w:delText xml:space="preserve">consapevole </w:delText>
        </w:r>
        <w:r w:rsidR="00647B2B" w:rsidDel="000475C6">
          <w:rPr>
            <w:rFonts w:ascii="Times" w:hAnsi="Times" w:cs="Arial"/>
            <w:sz w:val="24"/>
            <w:szCs w:val="24"/>
          </w:rPr>
          <w:delText>delle conseguenze amministrative e penali in caso di dichiarazioni false e/o mendaci di cui ai successivi artt. 75 e 7</w:delText>
        </w:r>
        <w:r w:rsidR="003A5054" w:rsidDel="000475C6">
          <w:rPr>
            <w:rFonts w:ascii="Times" w:hAnsi="Times" w:cs="Arial"/>
            <w:sz w:val="24"/>
            <w:szCs w:val="24"/>
          </w:rPr>
          <w:delText xml:space="preserve">6 </w:delText>
        </w:r>
        <w:r w:rsidR="00647B2B" w:rsidDel="000475C6">
          <w:rPr>
            <w:rFonts w:ascii="Times" w:hAnsi="Times" w:cs="Arial"/>
            <w:sz w:val="24"/>
            <w:szCs w:val="24"/>
          </w:rPr>
          <w:delText>del medesimo decreto</w:delText>
        </w:r>
        <w:r w:rsidR="00060CD9" w:rsidDel="000475C6">
          <w:rPr>
            <w:rFonts w:ascii="Times" w:hAnsi="Times" w:cs="Arial"/>
            <w:sz w:val="24"/>
            <w:szCs w:val="24"/>
          </w:rPr>
          <w:delText>,</w:delText>
        </w:r>
      </w:del>
    </w:p>
    <w:p w14:paraId="22A8D16C" w14:textId="77777777" w:rsidR="00957385" w:rsidRDefault="00957385" w:rsidP="00957385">
      <w:pPr>
        <w:spacing w:after="0" w:line="240" w:lineRule="auto"/>
        <w:jc w:val="center"/>
        <w:rPr>
          <w:ins w:id="29" w:author="Magda Ippolito" w:date="2025-09-22T12:18:00Z" w16du:dateUtc="2025-09-22T10:18:00Z"/>
          <w:rFonts w:ascii="Times" w:hAnsi="Times" w:cs="Arial"/>
          <w:b/>
          <w:bCs/>
          <w:sz w:val="24"/>
          <w:szCs w:val="24"/>
        </w:rPr>
      </w:pPr>
      <w:r w:rsidRPr="00071FD6">
        <w:rPr>
          <w:rFonts w:ascii="Times" w:hAnsi="Times" w:cs="Arial"/>
          <w:b/>
          <w:bCs/>
          <w:sz w:val="24"/>
          <w:szCs w:val="24"/>
        </w:rPr>
        <w:t>D I C H I A R A</w:t>
      </w:r>
    </w:p>
    <w:p w14:paraId="35A5B2F9" w14:textId="77C40B47" w:rsidR="000475C6" w:rsidRPr="000475C6" w:rsidRDefault="000475C6" w:rsidP="00957385">
      <w:pPr>
        <w:spacing w:after="0" w:line="240" w:lineRule="auto"/>
        <w:jc w:val="center"/>
        <w:rPr>
          <w:rFonts w:ascii="Times" w:hAnsi="Times" w:cs="Arial"/>
          <w:sz w:val="24"/>
          <w:szCs w:val="24"/>
          <w:rPrChange w:id="30" w:author="Magda Ippolito" w:date="2025-09-22T12:19:00Z" w16du:dateUtc="2025-09-22T10:19:00Z">
            <w:rPr>
              <w:rFonts w:ascii="Times" w:hAnsi="Times" w:cs="Arial"/>
              <w:b/>
              <w:bCs/>
              <w:sz w:val="24"/>
              <w:szCs w:val="24"/>
            </w:rPr>
          </w:rPrChange>
        </w:rPr>
      </w:pPr>
      <w:ins w:id="31" w:author="Magda Ippolito" w:date="2025-09-22T12:19:00Z" w16du:dateUtc="2025-09-22T10:19:00Z">
        <w:r>
          <w:rPr>
            <w:rFonts w:ascii="Times" w:hAnsi="Times" w:cs="Arial"/>
            <w:sz w:val="24"/>
            <w:szCs w:val="24"/>
          </w:rPr>
          <w:t xml:space="preserve">sotto la propria responsabilità </w:t>
        </w:r>
      </w:ins>
    </w:p>
    <w:p w14:paraId="4176F1E1" w14:textId="77777777" w:rsidR="00957385" w:rsidRPr="00071FD6" w:rsidRDefault="00957385" w:rsidP="00957385">
      <w:pPr>
        <w:spacing w:after="0" w:line="240" w:lineRule="auto"/>
        <w:jc w:val="both"/>
        <w:rPr>
          <w:rFonts w:ascii="Times" w:hAnsi="Times" w:cs="Arial"/>
          <w:b/>
          <w:bCs/>
          <w:sz w:val="24"/>
          <w:szCs w:val="24"/>
        </w:rPr>
      </w:pPr>
    </w:p>
    <w:p w14:paraId="14FEFA12" w14:textId="77777777" w:rsidR="008E0951" w:rsidRPr="008E0951" w:rsidRDefault="008E0951" w:rsidP="008E0951">
      <w:pPr>
        <w:numPr>
          <w:ilvl w:val="0"/>
          <w:numId w:val="1"/>
        </w:numPr>
        <w:tabs>
          <w:tab w:val="clear" w:pos="720"/>
        </w:tabs>
        <w:spacing w:after="0" w:line="240" w:lineRule="auto"/>
        <w:jc w:val="both"/>
        <w:rPr>
          <w:ins w:id="32" w:author="Magda Ippolito" w:date="2025-09-22T12:29:00Z" w16du:dateUtc="2025-09-22T10:29:00Z"/>
          <w:rFonts w:ascii="Times" w:hAnsi="Times" w:cs="Arial"/>
          <w:sz w:val="24"/>
          <w:szCs w:val="24"/>
        </w:rPr>
      </w:pPr>
      <w:ins w:id="33" w:author="Magda Ippolito" w:date="2025-09-22T12:29:00Z" w16du:dateUtc="2025-09-22T10:29:00Z">
        <w:r w:rsidRPr="008E0951">
          <w:rPr>
            <w:rFonts w:ascii="Times" w:hAnsi="Times" w:cs="Arial"/>
            <w:sz w:val="24"/>
            <w:szCs w:val="24"/>
          </w:rPr>
          <w:t>di aver preso atto delle disposizioni di cui alla Legge n. 136/2010 relative agli obblighi di tracciabilità dei flussi finanziari;</w:t>
        </w:r>
      </w:ins>
    </w:p>
    <w:p w14:paraId="14CC4BCD" w14:textId="77777777" w:rsidR="008E0951" w:rsidRPr="008E0951" w:rsidRDefault="008E0951" w:rsidP="008E0951">
      <w:pPr>
        <w:numPr>
          <w:ilvl w:val="0"/>
          <w:numId w:val="1"/>
        </w:numPr>
        <w:tabs>
          <w:tab w:val="clear" w:pos="720"/>
        </w:tabs>
        <w:spacing w:after="0" w:line="240" w:lineRule="auto"/>
        <w:jc w:val="both"/>
        <w:rPr>
          <w:ins w:id="34" w:author="Magda Ippolito" w:date="2025-09-22T12:29:00Z" w16du:dateUtc="2025-09-22T10:29:00Z"/>
          <w:rFonts w:ascii="Times" w:hAnsi="Times" w:cs="Arial"/>
          <w:sz w:val="24"/>
          <w:szCs w:val="24"/>
        </w:rPr>
      </w:pPr>
    </w:p>
    <w:p w14:paraId="0B2A0FD2" w14:textId="1A675150" w:rsidR="00957385" w:rsidRDefault="008E0951" w:rsidP="008E0951">
      <w:pPr>
        <w:numPr>
          <w:ilvl w:val="0"/>
          <w:numId w:val="1"/>
        </w:numPr>
        <w:spacing w:after="0" w:line="240" w:lineRule="auto"/>
        <w:jc w:val="both"/>
        <w:rPr>
          <w:rFonts w:ascii="Times" w:hAnsi="Times" w:cs="Arial"/>
          <w:sz w:val="24"/>
          <w:szCs w:val="24"/>
        </w:rPr>
      </w:pPr>
      <w:ins w:id="35" w:author="Magda Ippolito" w:date="2025-09-22T12:29:00Z" w16du:dateUtc="2025-09-22T10:29:00Z">
        <w:r w:rsidRPr="008E0951">
          <w:rPr>
            <w:rFonts w:ascii="Times" w:hAnsi="Times" w:cs="Arial"/>
            <w:sz w:val="24"/>
            <w:szCs w:val="24"/>
          </w:rPr>
          <w:t xml:space="preserve">che il conto corrente dedicato </w:t>
        </w:r>
        <w:r>
          <w:rPr>
            <w:rFonts w:ascii="Times" w:hAnsi="Times" w:cs="Arial"/>
            <w:sz w:val="24"/>
            <w:szCs w:val="24"/>
          </w:rPr>
          <w:t>all’affidamento in oggetto</w:t>
        </w:r>
        <w:r w:rsidRPr="008E0951">
          <w:rPr>
            <w:rFonts w:ascii="Times" w:hAnsi="Times" w:cs="Arial"/>
            <w:sz w:val="24"/>
            <w:szCs w:val="24"/>
          </w:rPr>
          <w:t xml:space="preserve"> ……………………………………………………………………… è il seguente:</w:t>
        </w:r>
      </w:ins>
      <w:del w:id="36" w:author="Magda Ippolito" w:date="2025-09-22T12:30:00Z" w16du:dateUtc="2025-09-22T10:30:00Z">
        <w:r w:rsidR="00957385" w:rsidRPr="00071FD6" w:rsidDel="008E0951">
          <w:rPr>
            <w:rFonts w:ascii="Times" w:hAnsi="Times" w:cs="Arial"/>
            <w:sz w:val="24"/>
            <w:szCs w:val="24"/>
          </w:rPr>
          <w:delText>che ai sensi dell'art. 3, comma 7, della L</w:delText>
        </w:r>
      </w:del>
      <w:del w:id="37" w:author="Magda Ippolito" w:date="2025-09-22T12:19:00Z" w16du:dateUtc="2025-09-22T10:19:00Z">
        <w:r w:rsidR="00957385" w:rsidRPr="00071FD6" w:rsidDel="000E337D">
          <w:rPr>
            <w:rFonts w:ascii="Times" w:hAnsi="Times" w:cs="Arial"/>
            <w:sz w:val="24"/>
            <w:szCs w:val="24"/>
          </w:rPr>
          <w:delText>egge</w:delText>
        </w:r>
      </w:del>
      <w:del w:id="38" w:author="Magda Ippolito" w:date="2025-09-22T12:30:00Z" w16du:dateUtc="2025-09-22T10:30:00Z">
        <w:r w:rsidR="00957385" w:rsidRPr="00071FD6" w:rsidDel="008E0951">
          <w:rPr>
            <w:rFonts w:ascii="Times" w:hAnsi="Times" w:cs="Arial"/>
            <w:sz w:val="24"/>
            <w:szCs w:val="24"/>
          </w:rPr>
          <w:delText xml:space="preserve"> 13 </w:delText>
        </w:r>
      </w:del>
      <w:del w:id="39" w:author="Magda Ippolito" w:date="2025-09-22T12:19:00Z" w16du:dateUtc="2025-09-22T10:19:00Z">
        <w:r w:rsidR="00957385" w:rsidRPr="00071FD6" w:rsidDel="000E337D">
          <w:rPr>
            <w:rFonts w:ascii="Times" w:hAnsi="Times" w:cs="Arial"/>
            <w:sz w:val="24"/>
            <w:szCs w:val="24"/>
          </w:rPr>
          <w:delText>A</w:delText>
        </w:r>
      </w:del>
      <w:del w:id="40" w:author="Magda Ippolito" w:date="2025-09-22T12:30:00Z" w16du:dateUtc="2025-09-22T10:30:00Z">
        <w:r w:rsidR="00957385" w:rsidRPr="00071FD6" w:rsidDel="008E0951">
          <w:rPr>
            <w:rFonts w:ascii="Times" w:hAnsi="Times" w:cs="Arial"/>
            <w:sz w:val="24"/>
            <w:szCs w:val="24"/>
          </w:rPr>
          <w:delText xml:space="preserve">gosto 2010, n. 136, </w:delText>
        </w:r>
        <w:r w:rsidR="00647B2B" w:rsidDel="008E0951">
          <w:rPr>
            <w:rFonts w:ascii="Times" w:hAnsi="Times" w:cs="Arial"/>
            <w:sz w:val="24"/>
            <w:szCs w:val="24"/>
          </w:rPr>
          <w:delText>all’affidamento in oggetto</w:delText>
        </w:r>
        <w:r w:rsidR="00957385" w:rsidRPr="00071FD6" w:rsidDel="008E0951">
          <w:rPr>
            <w:rFonts w:ascii="Times" w:hAnsi="Times" w:cs="Arial"/>
            <w:sz w:val="24"/>
            <w:szCs w:val="24"/>
          </w:rPr>
          <w:delText xml:space="preserve"> dedicato il seguente conto corrente bancario</w:delText>
        </w:r>
        <w:r w:rsidR="00060CD9" w:rsidDel="008E0951">
          <w:rPr>
            <w:rFonts w:ascii="Times" w:hAnsi="Times" w:cs="Arial"/>
            <w:sz w:val="24"/>
            <w:szCs w:val="24"/>
          </w:rPr>
          <w:delText>:</w:delText>
        </w:r>
      </w:del>
    </w:p>
    <w:p w14:paraId="3D6CF016" w14:textId="77777777" w:rsidR="00060CD9" w:rsidRPr="00071FD6" w:rsidRDefault="00060CD9" w:rsidP="00060CD9">
      <w:pPr>
        <w:spacing w:after="0" w:line="240" w:lineRule="auto"/>
        <w:ind w:left="600"/>
        <w:jc w:val="both"/>
        <w:rPr>
          <w:rFonts w:ascii="Times" w:hAnsi="Times" w:cs="Arial"/>
          <w:sz w:val="24"/>
          <w:szCs w:val="24"/>
        </w:rPr>
      </w:pPr>
    </w:p>
    <w:p w14:paraId="67AD9EEA" w14:textId="77777777" w:rsidR="00957385" w:rsidRPr="00071FD6" w:rsidRDefault="00957385" w:rsidP="00060CD9">
      <w:pPr>
        <w:spacing w:after="0" w:line="360" w:lineRule="auto"/>
        <w:ind w:left="709"/>
        <w:rPr>
          <w:rFonts w:ascii="Times" w:hAnsi="Times" w:cs="Arial"/>
          <w:sz w:val="24"/>
          <w:szCs w:val="24"/>
        </w:rPr>
      </w:pPr>
      <w:r w:rsidRPr="00071FD6">
        <w:rPr>
          <w:rFonts w:ascii="Times" w:hAnsi="Times" w:cs="Arial"/>
          <w:sz w:val="24"/>
          <w:szCs w:val="24"/>
        </w:rPr>
        <w:t>Numero conto corrente: ........................</w:t>
      </w:r>
    </w:p>
    <w:p w14:paraId="0AB6569F" w14:textId="77777777" w:rsidR="00957385" w:rsidRPr="00071FD6" w:rsidRDefault="00957385" w:rsidP="00060CD9">
      <w:pPr>
        <w:spacing w:after="0" w:line="360" w:lineRule="auto"/>
        <w:ind w:left="709"/>
        <w:rPr>
          <w:rFonts w:ascii="Times" w:hAnsi="Times" w:cs="Arial"/>
          <w:sz w:val="24"/>
          <w:szCs w:val="24"/>
        </w:rPr>
      </w:pPr>
      <w:r w:rsidRPr="00071FD6">
        <w:rPr>
          <w:rFonts w:ascii="Times" w:hAnsi="Times" w:cs="Arial"/>
          <w:sz w:val="24"/>
          <w:szCs w:val="24"/>
        </w:rPr>
        <w:t>Istituto di Credito: .............................</w:t>
      </w:r>
    </w:p>
    <w:p w14:paraId="1025BC8D" w14:textId="77777777" w:rsidR="00957385" w:rsidRPr="00071FD6" w:rsidRDefault="00957385" w:rsidP="00060CD9">
      <w:pPr>
        <w:spacing w:after="0" w:line="360" w:lineRule="auto"/>
        <w:ind w:left="709"/>
        <w:rPr>
          <w:rFonts w:ascii="Times" w:hAnsi="Times" w:cs="Arial"/>
          <w:sz w:val="24"/>
          <w:szCs w:val="24"/>
        </w:rPr>
      </w:pPr>
      <w:r w:rsidRPr="00071FD6">
        <w:rPr>
          <w:rFonts w:ascii="Times" w:hAnsi="Times" w:cs="Arial"/>
          <w:sz w:val="24"/>
          <w:szCs w:val="24"/>
        </w:rPr>
        <w:t>Agenzia:  ............................</w:t>
      </w:r>
    </w:p>
    <w:p w14:paraId="12BF15D6" w14:textId="77777777" w:rsidR="00957385" w:rsidRPr="00071FD6" w:rsidRDefault="00957385" w:rsidP="00060CD9">
      <w:pPr>
        <w:spacing w:after="0" w:line="360" w:lineRule="auto"/>
        <w:ind w:left="709"/>
        <w:rPr>
          <w:rFonts w:ascii="Times" w:hAnsi="Times" w:cs="Arial"/>
          <w:sz w:val="24"/>
          <w:szCs w:val="24"/>
        </w:rPr>
      </w:pPr>
      <w:r w:rsidRPr="00071FD6">
        <w:rPr>
          <w:rFonts w:ascii="Times" w:hAnsi="Times" w:cs="Arial"/>
          <w:sz w:val="24"/>
          <w:szCs w:val="24"/>
        </w:rPr>
        <w:t>IBAN: .................................................</w:t>
      </w:r>
    </w:p>
    <w:p w14:paraId="17B46646" w14:textId="77777777" w:rsidR="00957385" w:rsidRPr="00071FD6" w:rsidRDefault="00957385" w:rsidP="00957385">
      <w:pPr>
        <w:numPr>
          <w:ilvl w:val="0"/>
          <w:numId w:val="1"/>
        </w:numPr>
        <w:tabs>
          <w:tab w:val="clear" w:pos="720"/>
          <w:tab w:val="num" w:pos="600"/>
        </w:tabs>
        <w:spacing w:after="0" w:line="240" w:lineRule="auto"/>
        <w:ind w:left="600"/>
        <w:rPr>
          <w:rFonts w:ascii="Times" w:hAnsi="Times" w:cs="Arial"/>
          <w:sz w:val="24"/>
          <w:szCs w:val="24"/>
        </w:rPr>
      </w:pPr>
      <w:r w:rsidRPr="00071FD6">
        <w:rPr>
          <w:rFonts w:ascii="Times" w:hAnsi="Times" w:cs="Arial"/>
          <w:sz w:val="24"/>
          <w:szCs w:val="24"/>
        </w:rPr>
        <w:t>che i soggetti delegati ad operare sul conto corrente sopra menzionato sono i seguenti:</w:t>
      </w:r>
    </w:p>
    <w:p w14:paraId="7EC449B1" w14:textId="77777777" w:rsidR="00957385" w:rsidRPr="00071FD6" w:rsidRDefault="00957385" w:rsidP="00957385">
      <w:pPr>
        <w:numPr>
          <w:ilvl w:val="1"/>
          <w:numId w:val="1"/>
        </w:numPr>
        <w:tabs>
          <w:tab w:val="clear" w:pos="1440"/>
          <w:tab w:val="num" w:pos="960"/>
        </w:tabs>
        <w:spacing w:after="0" w:line="360" w:lineRule="auto"/>
        <w:ind w:left="958" w:hanging="357"/>
        <w:rPr>
          <w:rFonts w:ascii="Times" w:hAnsi="Times" w:cs="Arial"/>
          <w:sz w:val="24"/>
          <w:szCs w:val="24"/>
        </w:rPr>
      </w:pPr>
      <w:proofErr w:type="spellStart"/>
      <w:r w:rsidRPr="00071FD6">
        <w:rPr>
          <w:rFonts w:ascii="Times" w:hAnsi="Times" w:cs="Arial"/>
          <w:sz w:val="24"/>
          <w:szCs w:val="24"/>
        </w:rPr>
        <w:t>Sig</w:t>
      </w:r>
      <w:proofErr w:type="spellEnd"/>
      <w:r w:rsidRPr="00071FD6">
        <w:rPr>
          <w:rFonts w:ascii="Times" w:hAnsi="Times" w:cs="Arial"/>
          <w:sz w:val="24"/>
          <w:szCs w:val="24"/>
        </w:rPr>
        <w:t xml:space="preserve">/ Sig.ra ..............................  nato/a </w:t>
      </w:r>
      <w:proofErr w:type="spellStart"/>
      <w:r w:rsidRPr="00071FD6">
        <w:rPr>
          <w:rFonts w:ascii="Times" w:hAnsi="Times" w:cs="Arial"/>
          <w:sz w:val="24"/>
          <w:szCs w:val="24"/>
        </w:rPr>
        <w:t>a</w:t>
      </w:r>
      <w:proofErr w:type="spellEnd"/>
      <w:r w:rsidRPr="00071FD6">
        <w:rPr>
          <w:rFonts w:ascii="Times" w:hAnsi="Times" w:cs="Arial"/>
          <w:sz w:val="24"/>
          <w:szCs w:val="24"/>
        </w:rPr>
        <w:t xml:space="preserve"> .............................. il ................................. Codice Fiscale ............................................. residente in ..................................  via .......................................</w:t>
      </w:r>
    </w:p>
    <w:p w14:paraId="4B4C0954" w14:textId="77777777" w:rsidR="00957385" w:rsidRPr="00D3484E" w:rsidDel="00D3484E" w:rsidRDefault="00957385" w:rsidP="00D3484E">
      <w:pPr>
        <w:numPr>
          <w:ilvl w:val="1"/>
          <w:numId w:val="1"/>
        </w:numPr>
        <w:tabs>
          <w:tab w:val="clear" w:pos="1440"/>
          <w:tab w:val="num" w:pos="960"/>
        </w:tabs>
        <w:spacing w:after="0" w:line="360" w:lineRule="auto"/>
        <w:ind w:left="958" w:hanging="357"/>
        <w:rPr>
          <w:del w:id="41" w:author="Magda Ippolito" w:date="2025-09-22T12:32:00Z" w16du:dateUtc="2025-09-22T10:32:00Z"/>
          <w:rFonts w:ascii="Times" w:hAnsi="Times" w:cs="Arial"/>
          <w:sz w:val="24"/>
          <w:szCs w:val="24"/>
        </w:rPr>
      </w:pPr>
      <w:proofErr w:type="spellStart"/>
      <w:r w:rsidRPr="00071FD6">
        <w:rPr>
          <w:rFonts w:ascii="Times" w:hAnsi="Times" w:cs="Arial"/>
          <w:sz w:val="24"/>
          <w:szCs w:val="24"/>
        </w:rPr>
        <w:t>Sig</w:t>
      </w:r>
      <w:proofErr w:type="spellEnd"/>
      <w:r w:rsidRPr="00071FD6">
        <w:rPr>
          <w:rFonts w:ascii="Times" w:hAnsi="Times" w:cs="Arial"/>
          <w:sz w:val="24"/>
          <w:szCs w:val="24"/>
        </w:rPr>
        <w:t xml:space="preserve">/ Sig.ra ..............................  nato/a </w:t>
      </w:r>
      <w:proofErr w:type="spellStart"/>
      <w:r w:rsidRPr="00071FD6">
        <w:rPr>
          <w:rFonts w:ascii="Times" w:hAnsi="Times" w:cs="Arial"/>
          <w:sz w:val="24"/>
          <w:szCs w:val="24"/>
        </w:rPr>
        <w:t>a</w:t>
      </w:r>
      <w:proofErr w:type="spellEnd"/>
      <w:r w:rsidRPr="00071FD6">
        <w:rPr>
          <w:rFonts w:ascii="Times" w:hAnsi="Times" w:cs="Arial"/>
          <w:sz w:val="24"/>
          <w:szCs w:val="24"/>
        </w:rPr>
        <w:t xml:space="preserve"> .............................. il ................................. Codice Fiscale ............................................. residente in ..................................  via .......................................</w:t>
      </w:r>
    </w:p>
    <w:p w14:paraId="70338FD9" w14:textId="6C851474" w:rsidR="00D3484E" w:rsidRPr="00071FD6" w:rsidRDefault="00D3484E" w:rsidP="00957385">
      <w:pPr>
        <w:numPr>
          <w:ilvl w:val="1"/>
          <w:numId w:val="1"/>
        </w:numPr>
        <w:tabs>
          <w:tab w:val="clear" w:pos="1440"/>
          <w:tab w:val="num" w:pos="960"/>
        </w:tabs>
        <w:spacing w:after="0" w:line="360" w:lineRule="auto"/>
        <w:ind w:left="958" w:hanging="357"/>
        <w:rPr>
          <w:ins w:id="42" w:author="Magda Ippolito" w:date="2025-09-22T12:32:00Z" w16du:dateUtc="2025-09-22T10:32:00Z"/>
          <w:rFonts w:ascii="Times" w:hAnsi="Times" w:cs="Arial"/>
          <w:sz w:val="24"/>
          <w:szCs w:val="24"/>
        </w:rPr>
      </w:pPr>
    </w:p>
    <w:p w14:paraId="132DBC47" w14:textId="4C71C725" w:rsidR="00D3484E" w:rsidRPr="00D3484E" w:rsidRDefault="00D3484E" w:rsidP="00D3484E">
      <w:pPr>
        <w:pStyle w:val="Paragrafoelenco"/>
        <w:numPr>
          <w:ilvl w:val="0"/>
          <w:numId w:val="1"/>
        </w:numPr>
        <w:spacing w:after="0" w:line="360" w:lineRule="auto"/>
        <w:jc w:val="both"/>
        <w:rPr>
          <w:ins w:id="43" w:author="Magda Ippolito" w:date="2025-09-22T12:32:00Z" w16du:dateUtc="2025-09-22T10:32:00Z"/>
          <w:rFonts w:ascii="Times" w:hAnsi="Times"/>
          <w:rPrChange w:id="44" w:author="Magda Ippolito" w:date="2025-09-22T12:32:00Z" w16du:dateUtc="2025-09-22T10:32:00Z">
            <w:rPr>
              <w:ins w:id="45" w:author="Magda Ippolito" w:date="2025-09-22T12:32:00Z" w16du:dateUtc="2025-09-22T10:32:00Z"/>
            </w:rPr>
          </w:rPrChange>
        </w:rPr>
        <w:pPrChange w:id="46" w:author="Magda Ippolito" w:date="2025-09-22T12:32:00Z" w16du:dateUtc="2025-09-22T10:32:00Z">
          <w:pPr>
            <w:numPr>
              <w:ilvl w:val="1"/>
              <w:numId w:val="1"/>
            </w:numPr>
            <w:spacing w:after="0" w:line="360" w:lineRule="auto"/>
            <w:ind w:left="1440" w:hanging="360"/>
          </w:pPr>
        </w:pPrChange>
      </w:pPr>
      <w:ins w:id="47" w:author="Magda Ippolito" w:date="2025-09-22T12:32:00Z" w16du:dateUtc="2025-09-22T10:32:00Z">
        <w:r w:rsidRPr="00D3484E">
          <w:rPr>
            <w:rFonts w:ascii="Times" w:hAnsi="Times"/>
            <w:rPrChange w:id="48" w:author="Magda Ippolito" w:date="2025-09-22T12:32:00Z" w16du:dateUtc="2025-09-22T10:32:00Z">
              <w:rPr/>
            </w:rPrChange>
          </w:rPr>
          <w:lastRenderedPageBreak/>
          <w:t>che, in caso di variazione del conto corrente dedicato sopraindicato, provvederà a comunicare i nuovi estremi identificativi nei termini di legge, nonché, negli stessi termini, le generalità e il codice fiscale delle persone delegate ad operare sul medesimo conto;</w:t>
        </w:r>
      </w:ins>
    </w:p>
    <w:p w14:paraId="001C40A6" w14:textId="3015BAD9" w:rsidR="00D3484E" w:rsidRPr="00C32EE5" w:rsidRDefault="00D3484E" w:rsidP="00C32EE5">
      <w:pPr>
        <w:pStyle w:val="Paragrafoelenco"/>
        <w:numPr>
          <w:ilvl w:val="0"/>
          <w:numId w:val="1"/>
        </w:numPr>
        <w:spacing w:after="0" w:line="360" w:lineRule="auto"/>
        <w:jc w:val="both"/>
        <w:rPr>
          <w:ins w:id="49" w:author="Magda Ippolito" w:date="2025-09-22T12:32:00Z" w16du:dateUtc="2025-09-22T10:32:00Z"/>
          <w:rFonts w:ascii="Times" w:hAnsi="Times"/>
          <w:rPrChange w:id="50" w:author="Magda Ippolito" w:date="2025-09-22T12:33:00Z" w16du:dateUtc="2025-09-22T10:33:00Z">
            <w:rPr>
              <w:ins w:id="51" w:author="Magda Ippolito" w:date="2025-09-22T12:32:00Z" w16du:dateUtc="2025-09-22T10:32:00Z"/>
            </w:rPr>
          </w:rPrChange>
        </w:rPr>
        <w:pPrChange w:id="52" w:author="Magda Ippolito" w:date="2025-09-22T12:33:00Z" w16du:dateUtc="2025-09-22T10:33:00Z">
          <w:pPr>
            <w:numPr>
              <w:ilvl w:val="1"/>
              <w:numId w:val="1"/>
            </w:numPr>
            <w:spacing w:after="0" w:line="360" w:lineRule="auto"/>
            <w:ind w:left="1440" w:hanging="360"/>
          </w:pPr>
        </w:pPrChange>
      </w:pPr>
      <w:ins w:id="53" w:author="Magda Ippolito" w:date="2025-09-22T12:32:00Z" w16du:dateUtc="2025-09-22T10:32:00Z">
        <w:r w:rsidRPr="00D3484E">
          <w:rPr>
            <w:rFonts w:ascii="Times" w:hAnsi="Times"/>
            <w:rPrChange w:id="54" w:author="Magda Ippolito" w:date="2025-09-22T12:32:00Z" w16du:dateUtc="2025-09-22T10:32:00Z">
              <w:rPr/>
            </w:rPrChange>
          </w:rPr>
          <w:t>che, ai sensi dell’art. 3, comma 8, della Legge n. 136/2010, si impegna ad osservare integralmente, senza eccezioni né riserve, tutti gli obblighi previsti dalla normativa in materia di tracciabilità dei flussi finanziari, con la consapevolezza che la loro inosservanza comporta la nullità del contratto.</w:t>
        </w:r>
      </w:ins>
    </w:p>
    <w:p w14:paraId="354CD355" w14:textId="586CB92B" w:rsidR="00957385" w:rsidRPr="00071FD6" w:rsidDel="00D3484E" w:rsidRDefault="008A0C62" w:rsidP="00D3484E">
      <w:pPr>
        <w:numPr>
          <w:ilvl w:val="1"/>
          <w:numId w:val="1"/>
        </w:numPr>
        <w:spacing w:after="0" w:line="240" w:lineRule="auto"/>
        <w:jc w:val="both"/>
        <w:rPr>
          <w:del w:id="55" w:author="Magda Ippolito" w:date="2025-09-22T12:32:00Z" w16du:dateUtc="2025-09-22T10:32:00Z"/>
          <w:rFonts w:ascii="Times" w:hAnsi="Times" w:cs="Arial"/>
          <w:sz w:val="24"/>
          <w:szCs w:val="24"/>
        </w:rPr>
      </w:pPr>
      <w:ins w:id="56" w:author="Magda Ippolito" w:date="2025-09-22T12:34:00Z">
        <w:r w:rsidRPr="008A0C62">
          <w:rPr>
            <w:rFonts w:ascii="Times" w:hAnsi="Times"/>
            <w:sz w:val="24"/>
            <w:szCs w:val="24"/>
          </w:rPr>
          <w:t xml:space="preserve">Il sottoscritto </w:t>
        </w:r>
        <w:r w:rsidRPr="008A0C62">
          <w:rPr>
            <w:rFonts w:ascii="Times" w:hAnsi="Times"/>
            <w:b/>
            <w:bCs/>
            <w:sz w:val="24"/>
            <w:szCs w:val="24"/>
          </w:rPr>
          <w:t>CHIEDE</w:t>
        </w:r>
        <w:r w:rsidRPr="008A0C62">
          <w:rPr>
            <w:rFonts w:ascii="Times" w:hAnsi="Times"/>
            <w:sz w:val="24"/>
            <w:szCs w:val="24"/>
          </w:rPr>
          <w:t>, inoltre, che – ai sensi e per le finalità di cui alla Legge n. 136/2010 – tutti i pagamenti relativi all</w:t>
        </w:r>
      </w:ins>
      <w:ins w:id="57" w:author="Magda Ippolito" w:date="2025-09-22T12:35:00Z" w16du:dateUtc="2025-09-22T10:35:00Z">
        <w:r>
          <w:rPr>
            <w:rFonts w:ascii="Times" w:hAnsi="Times"/>
            <w:sz w:val="24"/>
            <w:szCs w:val="24"/>
          </w:rPr>
          <w:t xml:space="preserve">’affidamento di cui in oggetto </w:t>
        </w:r>
      </w:ins>
      <w:ins w:id="58" w:author="Magda Ippolito" w:date="2025-09-22T12:34:00Z">
        <w:r w:rsidRPr="008A0C62">
          <w:rPr>
            <w:rFonts w:ascii="Times" w:hAnsi="Times"/>
            <w:sz w:val="24"/>
            <w:szCs w:val="24"/>
          </w:rPr>
          <w:t>vengano effettuati esclusivamente tramite bonifico sul conto corrente sopra indicato.</w:t>
        </w:r>
      </w:ins>
      <w:del w:id="59" w:author="Magda Ippolito" w:date="2025-09-22T12:32:00Z" w16du:dateUtc="2025-09-22T10:32:00Z">
        <w:r w:rsidR="00957385" w:rsidRPr="00071FD6" w:rsidDel="00D3484E">
          <w:rPr>
            <w:rFonts w:ascii="Times" w:hAnsi="Times"/>
            <w:sz w:val="24"/>
            <w:szCs w:val="24"/>
          </w:rPr>
          <w:delText xml:space="preserve">che ai sensi dell’art. 3 comma 8 della Legge 136 del 13/08/2010 il sottoscritto si assume l’obbligo di rispettare la normativa relativa alla tracciabilità dei flussi finanziari pena nullità assoluta del contratto. </w:delText>
        </w:r>
      </w:del>
    </w:p>
    <w:p w14:paraId="3A723450" w14:textId="77777777" w:rsidR="00957385" w:rsidRPr="00071FD6" w:rsidRDefault="00957385" w:rsidP="00957385">
      <w:pPr>
        <w:widowControl w:val="0"/>
        <w:spacing w:after="0" w:line="240" w:lineRule="auto"/>
        <w:jc w:val="both"/>
        <w:rPr>
          <w:rFonts w:ascii="Times" w:hAnsi="Times" w:cs="Arial"/>
          <w:sz w:val="24"/>
          <w:szCs w:val="24"/>
        </w:rPr>
      </w:pPr>
    </w:p>
    <w:p w14:paraId="0ABCA37A" w14:textId="77777777" w:rsidR="008A0C62" w:rsidRDefault="008A0C62" w:rsidP="00957385">
      <w:pPr>
        <w:widowControl w:val="0"/>
        <w:spacing w:after="0" w:line="240" w:lineRule="auto"/>
        <w:jc w:val="both"/>
        <w:rPr>
          <w:ins w:id="60" w:author="Magda Ippolito" w:date="2025-09-22T12:34:00Z" w16du:dateUtc="2025-09-22T10:34:00Z"/>
          <w:rFonts w:ascii="Times" w:hAnsi="Times" w:cs="Arial"/>
          <w:sz w:val="24"/>
          <w:szCs w:val="24"/>
        </w:rPr>
      </w:pPr>
    </w:p>
    <w:p w14:paraId="4A4DC325" w14:textId="76613860" w:rsidR="00957385" w:rsidRPr="00071FD6" w:rsidRDefault="004243E6" w:rsidP="00957385">
      <w:pPr>
        <w:widowControl w:val="0"/>
        <w:spacing w:after="0" w:line="240" w:lineRule="auto"/>
        <w:jc w:val="both"/>
        <w:rPr>
          <w:rFonts w:ascii="Times" w:hAnsi="Times" w:cs="Arial"/>
          <w:sz w:val="24"/>
          <w:szCs w:val="24"/>
        </w:rPr>
      </w:pPr>
      <w:ins w:id="61" w:author="Magda Ippolito" w:date="2025-09-22T12:33:00Z" w16du:dateUtc="2025-09-22T10:33:00Z">
        <w:r>
          <w:rPr>
            <w:rFonts w:ascii="Times" w:hAnsi="Times" w:cs="Arial"/>
            <w:sz w:val="24"/>
            <w:szCs w:val="24"/>
          </w:rPr>
          <w:t>Luogo e d</w:t>
        </w:r>
      </w:ins>
      <w:del w:id="62" w:author="Magda Ippolito" w:date="2025-09-22T12:33:00Z" w16du:dateUtc="2025-09-22T10:33:00Z">
        <w:r w:rsidR="00060CD9" w:rsidDel="004243E6">
          <w:rPr>
            <w:rFonts w:ascii="Times" w:hAnsi="Times" w:cs="Arial"/>
            <w:sz w:val="24"/>
            <w:szCs w:val="24"/>
          </w:rPr>
          <w:delText>D</w:delText>
        </w:r>
      </w:del>
      <w:r w:rsidR="00060CD9">
        <w:rPr>
          <w:rFonts w:ascii="Times" w:hAnsi="Times" w:cs="Arial"/>
          <w:sz w:val="24"/>
          <w:szCs w:val="24"/>
        </w:rPr>
        <w:t>ata</w:t>
      </w:r>
    </w:p>
    <w:p w14:paraId="16C74C6E" w14:textId="58208547" w:rsidR="00D43C93" w:rsidRDefault="00957385" w:rsidP="00060CD9">
      <w:pPr>
        <w:widowControl w:val="0"/>
        <w:spacing w:after="0" w:line="240" w:lineRule="auto"/>
        <w:ind w:left="6372" w:firstLine="708"/>
        <w:jc w:val="both"/>
      </w:pPr>
      <w:r w:rsidRPr="00071FD6">
        <w:rPr>
          <w:rFonts w:ascii="Times" w:hAnsi="Times" w:cs="Arial"/>
          <w:sz w:val="24"/>
          <w:szCs w:val="24"/>
        </w:rPr>
        <w:t>Il Sottoscrittore</w:t>
      </w:r>
    </w:p>
    <w:sectPr w:rsidR="00D43C93" w:rsidSect="008C5BAC">
      <w:headerReference w:type="default" r:id="rId7"/>
      <w:pgSz w:w="11906" w:h="16838"/>
      <w:pgMar w:top="125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8A3DA" w14:textId="77777777" w:rsidR="00640E14" w:rsidRDefault="00640E14" w:rsidP="00957385">
      <w:pPr>
        <w:spacing w:after="0" w:line="240" w:lineRule="auto"/>
      </w:pPr>
      <w:r>
        <w:separator/>
      </w:r>
    </w:p>
  </w:endnote>
  <w:endnote w:type="continuationSeparator" w:id="0">
    <w:p w14:paraId="16E8D21A" w14:textId="77777777" w:rsidR="00640E14" w:rsidRDefault="00640E14" w:rsidP="00957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jaVu Sans">
    <w:altName w:val="Sylfaen"/>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w:altName w:val="Palatino Linotype"/>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A6C8A" w14:textId="77777777" w:rsidR="00640E14" w:rsidRDefault="00640E14" w:rsidP="00957385">
      <w:pPr>
        <w:spacing w:after="0" w:line="240" w:lineRule="auto"/>
      </w:pPr>
      <w:r>
        <w:separator/>
      </w:r>
    </w:p>
  </w:footnote>
  <w:footnote w:type="continuationSeparator" w:id="0">
    <w:p w14:paraId="359DEFC3" w14:textId="77777777" w:rsidR="00640E14" w:rsidRDefault="00640E14" w:rsidP="00957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9F577" w14:textId="1941DC43" w:rsidR="00D43C93" w:rsidRDefault="00D43C93" w:rsidP="008C5BAC">
    <w:pPr>
      <w:spacing w:after="0" w:line="240" w:lineRule="auto"/>
      <w:rPr>
        <w:rFonts w:ascii="Times" w:hAnsi="Times"/>
        <w:b/>
      </w:rPr>
    </w:pPr>
  </w:p>
  <w:p w14:paraId="29AA9BC4" w14:textId="77777777" w:rsidR="00D43C93" w:rsidRPr="00DF659C" w:rsidRDefault="00D43C93" w:rsidP="008C5BAC">
    <w:pPr>
      <w:pStyle w:val="Intestazione"/>
      <w:rPr>
        <w:b/>
        <w:bCs/>
        <w:i/>
        <w:iCs/>
      </w:rPr>
    </w:pPr>
  </w:p>
  <w:p w14:paraId="11267743" w14:textId="77777777" w:rsidR="00D43C93" w:rsidRDefault="00D43C9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7130441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da Ippolito">
    <w15:presenceInfo w15:providerId="Windows Live" w15:userId="2a5086106dece6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385"/>
    <w:rsid w:val="000475C6"/>
    <w:rsid w:val="00060CD9"/>
    <w:rsid w:val="000A0C8D"/>
    <w:rsid w:val="000E337D"/>
    <w:rsid w:val="00104130"/>
    <w:rsid w:val="00116DBA"/>
    <w:rsid w:val="0031020D"/>
    <w:rsid w:val="00321C31"/>
    <w:rsid w:val="0038779B"/>
    <w:rsid w:val="003A5054"/>
    <w:rsid w:val="003D3BC7"/>
    <w:rsid w:val="003E4778"/>
    <w:rsid w:val="004243E6"/>
    <w:rsid w:val="004A6B78"/>
    <w:rsid w:val="004B0103"/>
    <w:rsid w:val="00534220"/>
    <w:rsid w:val="00625ADC"/>
    <w:rsid w:val="00640E14"/>
    <w:rsid w:val="00647B2B"/>
    <w:rsid w:val="006D2FE0"/>
    <w:rsid w:val="00746BA2"/>
    <w:rsid w:val="008A0C62"/>
    <w:rsid w:val="008E0951"/>
    <w:rsid w:val="00957385"/>
    <w:rsid w:val="009B4BE2"/>
    <w:rsid w:val="00A77C24"/>
    <w:rsid w:val="00C32EE5"/>
    <w:rsid w:val="00C4374C"/>
    <w:rsid w:val="00C55C64"/>
    <w:rsid w:val="00D3484E"/>
    <w:rsid w:val="00D41282"/>
    <w:rsid w:val="00D43C93"/>
    <w:rsid w:val="00DB689E"/>
    <w:rsid w:val="00DE7266"/>
    <w:rsid w:val="00F51E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FB4B"/>
  <w15:chartTrackingRefBased/>
  <w15:docId w15:val="{EA1EA1F8-44A2-E14E-BD98-AA1DAE8C6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7385"/>
    <w:pPr>
      <w:spacing w:after="200" w:line="276" w:lineRule="auto"/>
    </w:pPr>
    <w:rPr>
      <w:rFonts w:ascii="Calibri" w:eastAsia="Calibri" w:hAnsi="Calibri" w:cs="Times New Roman"/>
      <w:kern w:val="0"/>
      <w:sz w:val="22"/>
      <w:szCs w:val="22"/>
      <w14:ligatures w14:val="none"/>
    </w:rPr>
  </w:style>
  <w:style w:type="paragraph" w:styleId="Titolo1">
    <w:name w:val="heading 1"/>
    <w:basedOn w:val="Normale"/>
    <w:next w:val="Normale"/>
    <w:link w:val="Titolo1Carattere"/>
    <w:autoRedefine/>
    <w:qFormat/>
    <w:rsid w:val="003E4778"/>
    <w:pPr>
      <w:keepNext/>
      <w:spacing w:line="360" w:lineRule="auto"/>
      <w:outlineLvl w:val="0"/>
    </w:pPr>
    <w:rPr>
      <w:rFonts w:ascii="Palatino" w:hAnsi="Palatino"/>
      <w:b/>
      <w:sz w:val="26"/>
      <w:szCs w:val="26"/>
      <w:u w:val="single"/>
      <w:lang w:val="x-none"/>
    </w:rPr>
  </w:style>
  <w:style w:type="paragraph" w:styleId="Titolo2">
    <w:name w:val="heading 2"/>
    <w:basedOn w:val="Normale"/>
    <w:next w:val="Normale"/>
    <w:link w:val="Titolo2Carattere"/>
    <w:semiHidden/>
    <w:unhideWhenUsed/>
    <w:qFormat/>
    <w:rsid w:val="003E4778"/>
    <w:pPr>
      <w:keepNext/>
      <w:spacing w:before="240" w:after="60"/>
      <w:jc w:val="both"/>
      <w:outlineLvl w:val="1"/>
    </w:pPr>
    <w:rPr>
      <w:rFonts w:ascii="Palatino" w:hAnsi="Palatino"/>
      <w:b/>
      <w:bCs/>
      <w:i/>
      <w:iCs/>
      <w:szCs w:val="28"/>
      <w:u w:val="sing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E4778"/>
    <w:rPr>
      <w:rFonts w:ascii="Palatino" w:hAnsi="Palatino"/>
      <w:b/>
      <w:sz w:val="26"/>
      <w:szCs w:val="26"/>
      <w:u w:val="single"/>
      <w:lang w:val="x-none"/>
    </w:rPr>
  </w:style>
  <w:style w:type="character" w:customStyle="1" w:styleId="Titolo2Carattere">
    <w:name w:val="Titolo 2 Carattere"/>
    <w:link w:val="Titolo2"/>
    <w:semiHidden/>
    <w:rsid w:val="003E4778"/>
    <w:rPr>
      <w:rFonts w:ascii="Palatino" w:hAnsi="Palatino"/>
      <w:b/>
      <w:bCs/>
      <w:i/>
      <w:iCs/>
      <w:sz w:val="22"/>
      <w:szCs w:val="28"/>
      <w:u w:val="single"/>
    </w:rPr>
  </w:style>
  <w:style w:type="paragraph" w:styleId="Rientrocorpodeltesto">
    <w:name w:val="Body Text Indent"/>
    <w:basedOn w:val="Normale"/>
    <w:link w:val="RientrocorpodeltestoCarattere"/>
    <w:rsid w:val="00957385"/>
    <w:pPr>
      <w:spacing w:after="120" w:line="240" w:lineRule="auto"/>
      <w:ind w:left="283"/>
    </w:pPr>
    <w:rPr>
      <w:rFonts w:ascii="Arial" w:eastAsia="Times New Roman" w:hAnsi="Arial"/>
      <w:sz w:val="24"/>
      <w:szCs w:val="24"/>
      <w:lang w:eastAsia="it-IT"/>
    </w:rPr>
  </w:style>
  <w:style w:type="character" w:customStyle="1" w:styleId="RientrocorpodeltestoCarattere">
    <w:name w:val="Rientro corpo del testo Carattere"/>
    <w:basedOn w:val="Carpredefinitoparagrafo"/>
    <w:link w:val="Rientrocorpodeltesto"/>
    <w:rsid w:val="00957385"/>
    <w:rPr>
      <w:rFonts w:ascii="Arial" w:eastAsia="Times New Roman" w:hAnsi="Arial" w:cs="Times New Roman"/>
      <w:kern w:val="0"/>
      <w:lang w:eastAsia="it-IT"/>
      <w14:ligatures w14:val="none"/>
    </w:rPr>
  </w:style>
  <w:style w:type="character" w:customStyle="1" w:styleId="Caratteredellanota">
    <w:name w:val="Carattere della nota"/>
    <w:rsid w:val="00957385"/>
    <w:rPr>
      <w:rFonts w:cs="Times New Roman"/>
      <w:vertAlign w:val="superscript"/>
    </w:rPr>
  </w:style>
  <w:style w:type="paragraph" w:styleId="Testonotaapidipagina">
    <w:name w:val="footnote text"/>
    <w:basedOn w:val="Normale"/>
    <w:link w:val="TestonotaapidipaginaCarattere"/>
    <w:rsid w:val="00957385"/>
    <w:pPr>
      <w:widowControl w:val="0"/>
      <w:suppressLineNumbers/>
      <w:suppressAutoHyphens/>
      <w:spacing w:after="0" w:line="240" w:lineRule="auto"/>
      <w:ind w:left="283" w:hanging="283"/>
    </w:pPr>
    <w:rPr>
      <w:rFonts w:ascii="Times New Roman" w:eastAsia="DejaVu Sans" w:hAnsi="Times New Roman"/>
      <w:kern w:val="1"/>
      <w:sz w:val="20"/>
      <w:szCs w:val="20"/>
      <w:lang w:eastAsia="it-IT"/>
    </w:rPr>
  </w:style>
  <w:style w:type="character" w:customStyle="1" w:styleId="TestonotaapidipaginaCarattere">
    <w:name w:val="Testo nota a piè di pagina Carattere"/>
    <w:basedOn w:val="Carpredefinitoparagrafo"/>
    <w:link w:val="Testonotaapidipagina"/>
    <w:rsid w:val="00957385"/>
    <w:rPr>
      <w:rFonts w:ascii="Times New Roman" w:eastAsia="DejaVu Sans" w:hAnsi="Times New Roman" w:cs="Times New Roman"/>
      <w:kern w:val="1"/>
      <w:sz w:val="20"/>
      <w:szCs w:val="20"/>
      <w:lang w:eastAsia="it-IT"/>
      <w14:ligatures w14:val="none"/>
    </w:rPr>
  </w:style>
  <w:style w:type="paragraph" w:styleId="Intestazione">
    <w:name w:val="header"/>
    <w:basedOn w:val="Normale"/>
    <w:link w:val="IntestazioneCarattere"/>
    <w:uiPriority w:val="99"/>
    <w:rsid w:val="00957385"/>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uiPriority w:val="99"/>
    <w:rsid w:val="00957385"/>
    <w:rPr>
      <w:rFonts w:ascii="Times New Roman" w:eastAsia="Times New Roman" w:hAnsi="Times New Roman" w:cs="Times New Roman"/>
      <w:kern w:val="0"/>
      <w:sz w:val="20"/>
      <w:szCs w:val="20"/>
      <w:lang w:eastAsia="it-IT"/>
      <w14:ligatures w14:val="none"/>
    </w:rPr>
  </w:style>
  <w:style w:type="paragraph" w:styleId="Pidipagina">
    <w:name w:val="footer"/>
    <w:basedOn w:val="Normale"/>
    <w:link w:val="PidipaginaCarattere"/>
    <w:rsid w:val="00957385"/>
    <w:pPr>
      <w:tabs>
        <w:tab w:val="center" w:pos="4819"/>
        <w:tab w:val="right" w:pos="9638"/>
      </w:tabs>
    </w:pPr>
  </w:style>
  <w:style w:type="character" w:customStyle="1" w:styleId="PidipaginaCarattere">
    <w:name w:val="Piè di pagina Carattere"/>
    <w:basedOn w:val="Carpredefinitoparagrafo"/>
    <w:link w:val="Pidipagina"/>
    <w:rsid w:val="00957385"/>
    <w:rPr>
      <w:rFonts w:ascii="Calibri" w:eastAsia="Calibri" w:hAnsi="Calibri" w:cs="Times New Roman"/>
      <w:kern w:val="0"/>
      <w:sz w:val="22"/>
      <w:szCs w:val="22"/>
      <w14:ligatures w14:val="none"/>
    </w:rPr>
  </w:style>
  <w:style w:type="paragraph" w:customStyle="1" w:styleId="TableParagraph">
    <w:name w:val="Table Paragraph"/>
    <w:basedOn w:val="Normale"/>
    <w:uiPriority w:val="1"/>
    <w:qFormat/>
    <w:rsid w:val="00957385"/>
    <w:pPr>
      <w:widowControl w:val="0"/>
      <w:autoSpaceDE w:val="0"/>
      <w:autoSpaceDN w:val="0"/>
      <w:spacing w:after="0" w:line="240" w:lineRule="auto"/>
    </w:pPr>
    <w:rPr>
      <w:rFonts w:ascii="Times New Roman" w:eastAsia="Times New Roman" w:hAnsi="Times New Roman"/>
    </w:rPr>
  </w:style>
  <w:style w:type="paragraph" w:styleId="Paragrafoelenco">
    <w:name w:val="List Paragraph"/>
    <w:basedOn w:val="Normale"/>
    <w:uiPriority w:val="34"/>
    <w:qFormat/>
    <w:rsid w:val="00957385"/>
    <w:pPr>
      <w:spacing w:after="160" w:line="259" w:lineRule="auto"/>
      <w:ind w:left="720"/>
      <w:contextualSpacing/>
    </w:pPr>
    <w:rPr>
      <w:rFonts w:ascii="Times New Roman" w:eastAsia="Times New Roman" w:hAnsi="Times New Roman"/>
      <w:sz w:val="24"/>
      <w:szCs w:val="24"/>
      <w:lang w:eastAsia="it-IT"/>
    </w:rPr>
  </w:style>
  <w:style w:type="paragraph" w:styleId="Revisione">
    <w:name w:val="Revision"/>
    <w:hidden/>
    <w:uiPriority w:val="99"/>
    <w:semiHidden/>
    <w:rsid w:val="004A6B78"/>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495</Words>
  <Characters>2825</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Avv. Guido Lenza</dc:creator>
  <cp:keywords/>
  <dc:description/>
  <cp:lastModifiedBy>Magda Ippolito</cp:lastModifiedBy>
  <cp:revision>23</cp:revision>
  <dcterms:created xsi:type="dcterms:W3CDTF">2023-12-14T17:09:00Z</dcterms:created>
  <dcterms:modified xsi:type="dcterms:W3CDTF">2025-09-22T10:35:00Z</dcterms:modified>
</cp:coreProperties>
</file>